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E0CE8" w14:textId="77777777" w:rsidR="00313FF7" w:rsidRPr="00800163" w:rsidRDefault="00313FF7" w:rsidP="00313FF7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1A05A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– Formularz oferty</w:t>
      </w:r>
      <w:r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14C1EB5D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14:paraId="6E6F1969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firmy, adres)</w:t>
      </w:r>
    </w:p>
    <w:p w14:paraId="372ECE0D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19A39AC6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34754D6F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NIP: ............................................</w:t>
      </w:r>
    </w:p>
    <w:p w14:paraId="13287B4F" w14:textId="77777777" w:rsidR="00313FF7" w:rsidRPr="00800163" w:rsidRDefault="00313FF7" w:rsidP="00313FF7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CEIDG/KRS:………………….</w:t>
      </w:r>
    </w:p>
    <w:p w14:paraId="130F5354" w14:textId="77777777" w:rsidR="00313FF7" w:rsidRPr="00800163" w:rsidRDefault="00313FF7" w:rsidP="00313FF7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DFC77E2" w14:textId="77777777" w:rsidR="00313FF7" w:rsidRPr="00800163" w:rsidRDefault="00313FF7" w:rsidP="00313FF7">
      <w:pPr>
        <w:keepNext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90060C" w14:textId="77777777" w:rsidR="00313FF7" w:rsidRPr="00800163" w:rsidRDefault="00313FF7" w:rsidP="00313FF7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5544D83E" w14:textId="77777777" w:rsidR="00313FF7" w:rsidRPr="00800163" w:rsidRDefault="00313FF7" w:rsidP="00313FF7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4D28B337" w14:textId="77777777" w:rsidR="00313FF7" w:rsidRPr="00800163" w:rsidRDefault="00313FF7" w:rsidP="00313FF7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2D702604" w14:textId="77777777" w:rsidR="00313FF7" w:rsidRPr="00800163" w:rsidRDefault="00313FF7" w:rsidP="00313FF7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6F238C" w14:textId="1C2421ED" w:rsidR="00313FF7" w:rsidRDefault="00313FF7" w:rsidP="00313F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pn.</w:t>
      </w:r>
      <w:r w:rsidRPr="00800163">
        <w:rPr>
          <w:rFonts w:ascii="Times New Roman" w:hAnsi="Times New Roman" w:cs="Times New Roman"/>
          <w:sz w:val="20"/>
          <w:szCs w:val="20"/>
        </w:rPr>
        <w:t xml:space="preserve">: </w:t>
      </w:r>
      <w:r w:rsidR="0054552A" w:rsidRPr="00BD7599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D2115B">
        <w:rPr>
          <w:rFonts w:ascii="Times New Roman" w:hAnsi="Times New Roman" w:cs="Times New Roman"/>
          <w:b/>
          <w:bCs/>
          <w:sz w:val="20"/>
          <w:szCs w:val="20"/>
        </w:rPr>
        <w:t>Konserwacja i przeglądy</w:t>
      </w:r>
      <w:r w:rsidR="0054552A" w:rsidRPr="00BD7599">
        <w:rPr>
          <w:rFonts w:ascii="Times New Roman" w:hAnsi="Times New Roman" w:cs="Times New Roman"/>
          <w:b/>
          <w:bCs/>
          <w:sz w:val="20"/>
          <w:szCs w:val="20"/>
        </w:rPr>
        <w:t xml:space="preserve"> central wentylacyjnych oraz klimatyzatorów w SPZZOZ w Wyszkowie</w:t>
      </w:r>
      <w:r w:rsidR="0054552A">
        <w:rPr>
          <w:rFonts w:ascii="Times New Roman" w:hAnsi="Times New Roman" w:cs="Times New Roman"/>
          <w:b/>
          <w:bCs/>
          <w:sz w:val="20"/>
          <w:szCs w:val="20"/>
        </w:rPr>
        <w:t xml:space="preserve"> w okresie </w:t>
      </w:r>
      <w:r w:rsidR="00D2115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54552A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="0054552A" w:rsidRPr="00BD7599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54552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nr postępowania </w:t>
      </w:r>
      <w:r w:rsidR="009E3299" w:rsidRPr="00BD7599">
        <w:rPr>
          <w:rFonts w:ascii="Times New Roman" w:hAnsi="Times New Roman" w:cs="Times New Roman"/>
          <w:b/>
          <w:bCs/>
          <w:sz w:val="20"/>
          <w:szCs w:val="20"/>
        </w:rPr>
        <w:t>DEZ/Z/341/PU-</w:t>
      </w:r>
      <w:r w:rsidR="009E3299">
        <w:rPr>
          <w:rFonts w:ascii="Times New Roman" w:hAnsi="Times New Roman" w:cs="Times New Roman"/>
          <w:b/>
          <w:bCs/>
          <w:sz w:val="20"/>
          <w:szCs w:val="20"/>
        </w:rPr>
        <w:t>8/2022</w:t>
      </w:r>
      <w:r w:rsidR="009E3299" w:rsidRPr="00BD7599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9E3299">
        <w:rPr>
          <w:rFonts w:ascii="Times New Roman" w:hAnsi="Times New Roman" w:cs="Times New Roman"/>
          <w:b/>
          <w:bCs/>
          <w:sz w:val="20"/>
          <w:szCs w:val="20"/>
        </w:rPr>
        <w:t>JW</w:t>
      </w:r>
    </w:p>
    <w:p w14:paraId="3CB37F43" w14:textId="77777777" w:rsidR="0054552A" w:rsidRDefault="0054552A" w:rsidP="00313F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313FF7" w14:paraId="774A7AEB" w14:textId="77777777" w:rsidTr="001A05A3">
        <w:tc>
          <w:tcPr>
            <w:tcW w:w="10065" w:type="dxa"/>
          </w:tcPr>
          <w:p w14:paraId="59CB2623" w14:textId="77777777" w:rsidR="009E3299" w:rsidRDefault="009E3299" w:rsidP="009E3299">
            <w:pPr>
              <w:rPr>
                <w:rFonts w:hint="eastAsia"/>
                <w:sz w:val="20"/>
                <w:szCs w:val="20"/>
              </w:rPr>
            </w:pPr>
          </w:p>
          <w:p w14:paraId="2908F5BB" w14:textId="77777777" w:rsidR="009E3299" w:rsidRPr="00BD7599" w:rsidRDefault="00313FF7" w:rsidP="009E32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 xml:space="preserve">Oferujemy wykonanie przedmiotu zamówienia zgodnie z zapytaniem ofertowym nr </w:t>
            </w:r>
            <w:r w:rsidR="009E3299" w:rsidRPr="00BD7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DEZ/Z/341/PU-</w:t>
            </w:r>
            <w:r w:rsidR="009E32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8/2022/JW</w:t>
            </w:r>
          </w:p>
          <w:p w14:paraId="44D4B991" w14:textId="67EA77F6" w:rsidR="00313FF7" w:rsidRPr="004E1894" w:rsidRDefault="004E1894" w:rsidP="00AE6D67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4E1894">
              <w:rPr>
                <w:bCs/>
                <w:sz w:val="20"/>
                <w:szCs w:val="20"/>
              </w:rPr>
              <w:t xml:space="preserve"> oraz </w:t>
            </w:r>
            <w:r w:rsidRPr="00451A4E">
              <w:rPr>
                <w:bCs/>
                <w:sz w:val="20"/>
                <w:szCs w:val="20"/>
              </w:rPr>
              <w:t>Załącznikiem nr 1a</w:t>
            </w:r>
            <w:r w:rsidR="00313FF7" w:rsidRPr="00451A4E">
              <w:rPr>
                <w:color w:val="000000"/>
                <w:sz w:val="20"/>
                <w:szCs w:val="20"/>
              </w:rPr>
              <w:t>:</w:t>
            </w:r>
          </w:p>
          <w:p w14:paraId="2FDFCC70" w14:textId="77777777" w:rsidR="00313FF7" w:rsidRPr="00800163" w:rsidRDefault="00313FF7" w:rsidP="00AE6D67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37B2B995" w14:textId="13B3F581" w:rsidR="00313FF7" w:rsidRPr="00800163" w:rsidRDefault="00313FF7" w:rsidP="00313FF7">
            <w:pPr>
              <w:pStyle w:val="Akapitzlist"/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za kwotę brutto ................................zł 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35090" w:rsidRP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suma </w:t>
            </w:r>
            <w:r w:rsidR="004C1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kwot </w:t>
            </w:r>
            <w:r w:rsidR="00D35090" w:rsidRP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pozycji a</w:t>
            </w:r>
            <w:r w:rsid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9E32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 </w:t>
            </w:r>
            <w:r w:rsidR="00D35090" w:rsidRP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pozycji b</w:t>
            </w:r>
            <w:r w:rsid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9E32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 </w:t>
            </w:r>
            <w:r w:rsidR="00B918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pozycji c)</w:t>
            </w:r>
            <w:r w:rsidR="00D35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865B40" w14:textId="77777777" w:rsidR="00313FF7" w:rsidRPr="00800163" w:rsidRDefault="00313FF7" w:rsidP="00AE6D67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słownie: ...................................... </w:t>
            </w:r>
          </w:p>
          <w:p w14:paraId="63678316" w14:textId="77777777" w:rsidR="00313FF7" w:rsidRPr="00800163" w:rsidRDefault="00313FF7" w:rsidP="00AE6D67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  <w:p w14:paraId="151CBEDB" w14:textId="77777777" w:rsidR="00313FF7" w:rsidRPr="00800163" w:rsidRDefault="00313FF7" w:rsidP="00AE6D67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VAT …………% . ……………………….  .złotych</w:t>
            </w:r>
          </w:p>
          <w:p w14:paraId="0AD2A590" w14:textId="77777777" w:rsidR="00313FF7" w:rsidRPr="00800163" w:rsidRDefault="00313FF7" w:rsidP="00AE6D67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kwota netto………………………………….złotych</w:t>
            </w:r>
          </w:p>
          <w:p w14:paraId="4E263C29" w14:textId="1FB0D6F9" w:rsidR="00313FF7" w:rsidRDefault="00313FF7" w:rsidP="00AE6D67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słownie</w:t>
            </w:r>
            <w:r w:rsidR="0096231B">
              <w:rPr>
                <w:rFonts w:ascii="Times New Roman" w:hAnsi="Times New Roman" w:cs="Times New Roman"/>
                <w:sz w:val="20"/>
                <w:szCs w:val="20"/>
              </w:rPr>
              <w:t xml:space="preserve"> netto ..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………………………………złotych</w:t>
            </w:r>
          </w:p>
          <w:p w14:paraId="7AC521B8" w14:textId="393FB95A" w:rsidR="00617F68" w:rsidRDefault="00650E98" w:rsidP="00D3509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B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obliczenia ceny</w:t>
            </w:r>
            <w:r w:rsidR="00D16E1B" w:rsidRPr="00534B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konserwacji i przeglądu central wentylacyjnych w okresie 1 roku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 xml:space="preserve">Cena brutto jednorazowej usługi konserwacji i przeglądu jednej centrali wentylacyjnej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r w:rsidR="00F964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443">
              <w:rPr>
                <w:rFonts w:ascii="Times New Roman" w:hAnsi="Times New Roman" w:cs="Times New Roman"/>
                <w:sz w:val="20"/>
                <w:szCs w:val="20"/>
              </w:rPr>
              <w:t xml:space="preserve">(ilość przeglądów w okresie obowiązywania umowy zgodnie z Załącznikiem nr 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>Cena brutto jednorazowej usługi konserwacji i przeglądu jednej cen</w:t>
            </w:r>
            <w:bookmarkStart w:id="0" w:name="_GoBack"/>
            <w:bookmarkEnd w:id="0"/>
            <w:r w:rsidR="004C145E">
              <w:rPr>
                <w:rFonts w:ascii="Times New Roman" w:hAnsi="Times New Roman" w:cs="Times New Roman"/>
                <w:sz w:val="20"/>
                <w:szCs w:val="20"/>
              </w:rPr>
              <w:t>trali wentylacyjnej z agregatem chłodniczym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="005E72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16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4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16E1B">
              <w:rPr>
                <w:rFonts w:ascii="Times New Roman" w:hAnsi="Times New Roman" w:cs="Times New Roman"/>
                <w:sz w:val="20"/>
                <w:szCs w:val="20"/>
              </w:rPr>
              <w:t xml:space="preserve">ilość przeglądów w okresie obowiązywania umowy zgodnie z Załącznikiem nr </w:t>
            </w:r>
            <w:r w:rsidR="00617F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33DEA1" w14:textId="375805A9" w:rsidR="00650E98" w:rsidRDefault="00617F68" w:rsidP="00D3509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B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obliczenia ceny konserwacji i przeglądu klimatyzatorów w okresie 1 roku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D50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>Cena brutto jednorazowej usługi konserwacji i przeglądu jednego klimatyzatora  z jedną jednostką zewnętrzną</w:t>
            </w:r>
            <w:r w:rsidR="002D50F4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="008501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 xml:space="preserve"> (ilość przeglądów w okresie obowiązywania umowy zgodnie z Załącznikiem nr 3) +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>Cena brutto jednorazowej usługi konserwacji i przeglądu dwóch klimatyzatorów z jedną jednostką zewnętrzną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="003742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 xml:space="preserve"> (ilość przeglądów w okresie obowiązywania umowy zgodnie z Załącznikiem nr 3) +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>Cena brutto jednorazowej usługi konserwacji i przeglądu trzech klimatyzatorów z jedną jednostką zewnętrzną</w:t>
            </w:r>
            <w:r w:rsidR="00D35090">
              <w:rPr>
                <w:rFonts w:ascii="Times New Roman" w:hAnsi="Times New Roman" w:cs="Times New Roman"/>
                <w:sz w:val="20"/>
                <w:szCs w:val="20"/>
              </w:rPr>
              <w:t xml:space="preserve"> x 2 (ilość przeglądów w okresie obowiązywania umowy zgodnie z Załącznikiem nr 3)</w:t>
            </w:r>
          </w:p>
          <w:p w14:paraId="7CFBBEC4" w14:textId="69FD56A6" w:rsidR="00B91898" w:rsidRDefault="00B91898" w:rsidP="00D3509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B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obliczenia ceny konserwacji i przeglądu klimatyza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tora przenośnego</w:t>
            </w:r>
            <w:r w:rsidRPr="00534B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okresie 1 roku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Cena brutto jednorazowej usługi konserwacji i przeglądu jednego klimatyzatora przenośnego x 2 (ilość przeglądów w okresie obowiązywania umowy zgodnie z Załącznikiem nr 3)</w:t>
            </w:r>
          </w:p>
          <w:p w14:paraId="61830041" w14:textId="77777777" w:rsidR="009E3299" w:rsidRDefault="009E3299" w:rsidP="009E3299">
            <w:pPr>
              <w:pStyle w:val="Akapitzlist"/>
              <w:ind w:left="1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AE28F" w14:textId="144EFBF3" w:rsidR="00313FF7" w:rsidRDefault="001A05A3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Oferujemy czas przystąpienia do naprawy</w:t>
            </w:r>
            <w:ins w:id="1" w:author="JPohl" w:date="2021-06-25T15:51:00Z">
              <w:r w:rsidR="00313FF7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313FF7">
              <w:rPr>
                <w:rFonts w:ascii="Times New Roman" w:hAnsi="Times New Roman" w:cs="Times New Roman"/>
                <w:sz w:val="20"/>
                <w:szCs w:val="20"/>
              </w:rPr>
              <w:t>do………………….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  <w:p w14:paraId="143240AC" w14:textId="77777777" w:rsidR="00313FF7" w:rsidRDefault="00313FF7" w:rsidP="00AE6D67">
            <w:pPr>
              <w:pStyle w:val="Akapitzlist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7CD37" w14:textId="4C620209" w:rsidR="00313FF7" w:rsidRDefault="001A05A3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Oferujemy stawkę za 1 roboczogodzinę</w:t>
            </w:r>
            <w:r w:rsidR="00313FF7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</w:t>
            </w:r>
          </w:p>
          <w:p w14:paraId="601EBB7A" w14:textId="77777777" w:rsidR="00D2115B" w:rsidRPr="00D2115B" w:rsidRDefault="00D2115B" w:rsidP="00D2115B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50070" w14:textId="2406738B" w:rsidR="00D2115B" w:rsidRDefault="00D2115B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9963BB">
              <w:rPr>
                <w:rFonts w:ascii="Times New Roman" w:hAnsi="Times New Roman" w:cs="Times New Roman"/>
                <w:sz w:val="20"/>
                <w:szCs w:val="20"/>
              </w:rPr>
              <w:t xml:space="preserve">brutto jednorazowej usługi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konserwacji i przeglądu jednej centrali wentylacyjnej ……………</w:t>
            </w:r>
            <w:r w:rsidR="00AF7C07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  <w:p w14:paraId="68C1AAF6" w14:textId="77777777" w:rsidR="00D2115B" w:rsidRPr="00D2115B" w:rsidRDefault="00D2115B" w:rsidP="00D2115B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B7AC4" w14:textId="24B71A68" w:rsidR="00D2115B" w:rsidRDefault="00D2115B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9963BB">
              <w:rPr>
                <w:rFonts w:ascii="Times New Roman" w:hAnsi="Times New Roman" w:cs="Times New Roman"/>
                <w:sz w:val="20"/>
                <w:szCs w:val="20"/>
              </w:rPr>
              <w:t xml:space="preserve">brutto jednorazowej usługi </w:t>
            </w:r>
            <w:r w:rsidR="00AD2F97">
              <w:rPr>
                <w:rFonts w:ascii="Times New Roman" w:hAnsi="Times New Roman" w:cs="Times New Roman"/>
                <w:sz w:val="20"/>
                <w:szCs w:val="20"/>
              </w:rPr>
              <w:t>konserwacji i przeglądu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jednej centrali wentylacyjnej z agregatem chłodniczym …………………..</w:t>
            </w:r>
          </w:p>
          <w:p w14:paraId="23CEFF43" w14:textId="77777777" w:rsidR="00D2115B" w:rsidRPr="00D2115B" w:rsidRDefault="00D2115B" w:rsidP="00D2115B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CB858C" w14:textId="2D11B5CD" w:rsidR="00D2115B" w:rsidRDefault="00D2115B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 xml:space="preserve">brutto jednorazowej usługi </w:t>
            </w:r>
            <w:r w:rsidR="00AD2F97">
              <w:rPr>
                <w:rFonts w:ascii="Times New Roman" w:hAnsi="Times New Roman" w:cs="Times New Roman"/>
                <w:sz w:val="20"/>
                <w:szCs w:val="20"/>
              </w:rPr>
              <w:t>konserwacji i przeglądu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jednego klimatyzatora  z jedn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jednostką zewnętrzną ……………………….</w:t>
            </w:r>
          </w:p>
          <w:p w14:paraId="45BC3202" w14:textId="77777777" w:rsidR="00AD2F97" w:rsidRPr="00AD2F97" w:rsidRDefault="00AD2F97" w:rsidP="00AD2F97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F7159" w14:textId="5B1C4BB2" w:rsidR="00AD2F97" w:rsidRDefault="00AD2F97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 xml:space="preserve">brutto jednorazowej usługi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konserwacji i przeglądu dwóch klimatyzatorów z jedną jednostką zewnętrzną ……………………….</w:t>
            </w:r>
          </w:p>
          <w:p w14:paraId="010D2CD8" w14:textId="77777777" w:rsidR="00617F68" w:rsidRPr="00617F68" w:rsidRDefault="00617F68" w:rsidP="00617F68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EAB44" w14:textId="38C1A355" w:rsidR="00617F68" w:rsidRDefault="00617F68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4C145E">
              <w:rPr>
                <w:rFonts w:ascii="Times New Roman" w:hAnsi="Times New Roman" w:cs="Times New Roman"/>
                <w:sz w:val="20"/>
                <w:szCs w:val="20"/>
              </w:rPr>
              <w:t xml:space="preserve"> brutto jednorazowej usługi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konserwacji i przeglądu </w:t>
            </w:r>
            <w:r w:rsidR="002D50F4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klimatyzatorów z jedną jednostką zewnętrzną ……………………….</w:t>
            </w:r>
          </w:p>
          <w:p w14:paraId="617404E3" w14:textId="77777777" w:rsidR="00AF7C07" w:rsidRPr="00AF7C07" w:rsidRDefault="00AF7C07" w:rsidP="00AF7C07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3C972" w14:textId="630A7A5F" w:rsidR="00AF7C07" w:rsidRDefault="00AF7C07" w:rsidP="00313FF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Cena brutto jednorazowej usługi konserwacji i przeglądu klimatyzatora przenośnego …………………………………</w:t>
            </w:r>
          </w:p>
          <w:p w14:paraId="65B8A2CD" w14:textId="77777777" w:rsidR="00313FF7" w:rsidRDefault="00313FF7" w:rsidP="00AE6D6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F5A9183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lastRenderedPageBreak/>
        <w:t xml:space="preserve">Oświadczamy, że w cenie oferty zostały uwzględnione wszystkie koszty wykonania zamówienia </w:t>
      </w:r>
      <w:r w:rsidRPr="00800163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89 ust. 1 pkt 3 ustawy prawo zamówień publicznych z dnia 11 września 2019 roku </w:t>
      </w:r>
      <w:r w:rsidRPr="00800163">
        <w:rPr>
          <w:rFonts w:ascii="Times New Roman" w:hAnsi="Times New Roman" w:cs="Times New Roman"/>
          <w:iCs/>
          <w:sz w:val="20"/>
          <w:szCs w:val="20"/>
        </w:rPr>
        <w:t>(tj. Dz. U. z 20</w:t>
      </w:r>
      <w:r>
        <w:rPr>
          <w:rFonts w:ascii="Times New Roman" w:hAnsi="Times New Roman" w:cs="Times New Roman"/>
          <w:iCs/>
          <w:sz w:val="20"/>
          <w:szCs w:val="20"/>
        </w:rPr>
        <w:t>21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, poz. </w:t>
      </w:r>
      <w:r w:rsidR="0054552A">
        <w:rPr>
          <w:rFonts w:ascii="Times New Roman" w:hAnsi="Times New Roman" w:cs="Times New Roman"/>
          <w:iCs/>
          <w:sz w:val="20"/>
          <w:szCs w:val="20"/>
        </w:rPr>
        <w:t xml:space="preserve">1129) </w:t>
      </w:r>
      <w:r w:rsidRPr="00800163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0163">
        <w:rPr>
          <w:rFonts w:ascii="Times New Roman" w:hAnsi="Times New Roman" w:cs="Times New Roman"/>
          <w:sz w:val="20"/>
          <w:szCs w:val="20"/>
        </w:rPr>
        <w:t>r. o zwalczaniu nieuczciwej konkurencji (tj. Dz. U. z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800163">
        <w:rPr>
          <w:rFonts w:ascii="Times New Roman" w:hAnsi="Times New Roman" w:cs="Times New Roman"/>
          <w:sz w:val="20"/>
          <w:szCs w:val="20"/>
        </w:rPr>
        <w:t>, poz.</w:t>
      </w:r>
      <w:r>
        <w:rPr>
          <w:rFonts w:ascii="Times New Roman" w:hAnsi="Times New Roman" w:cs="Times New Roman"/>
          <w:sz w:val="20"/>
          <w:szCs w:val="20"/>
        </w:rPr>
        <w:t>1913</w:t>
      </w:r>
      <w:r w:rsidRPr="00800163">
        <w:rPr>
          <w:rFonts w:ascii="Times New Roman" w:hAnsi="Times New Roman" w:cs="Times New Roman"/>
          <w:sz w:val="20"/>
          <w:szCs w:val="20"/>
        </w:rPr>
        <w:t>).</w:t>
      </w:r>
    </w:p>
    <w:p w14:paraId="508D5071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zapoznaliśmy się z opisem przedmiotu zamówienia i nie wnosimy do niego zastrzeżeń, przyjmujemy warunki w nim zawarte.</w:t>
      </w:r>
    </w:p>
    <w:p w14:paraId="5853D0A6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potencjał oraz odpowiednie zasoby rzeczowe i ludzkie umożliwiające realizację zamówienia.</w:t>
      </w:r>
    </w:p>
    <w:p w14:paraId="227842BA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niezbędną wiedzę i doświadczenie oraz stosowne uprawnienia do wykonania przedmiotu zamówienia.</w:t>
      </w:r>
    </w:p>
    <w:p w14:paraId="7AA4ABEA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Znajdujemy się w sytuacji ekonomicznej i finansowej zapewniającej wykonanie zamówienia.</w:t>
      </w:r>
    </w:p>
    <w:p w14:paraId="1A6421C0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W przypadku przyznania nam zamówienia, zobowiązujemy się do zawarcia umowy w miejscu i terminie wskazanym przez Zamawiającego.</w:t>
      </w:r>
    </w:p>
    <w:p w14:paraId="0E6F9267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otrzymaliśmy wszelkie informacje konieczne do przygotowania oferty.</w:t>
      </w:r>
    </w:p>
    <w:p w14:paraId="6950301D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akceptujemy czas związania ofertą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4452B94D" w14:textId="77777777" w:rsidR="00313FF7" w:rsidRPr="008E384C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ze akceptujemy termin płatności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 xml:space="preserve">– 60 dni. </w:t>
      </w:r>
    </w:p>
    <w:p w14:paraId="349BA6F9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Pr="008E384C">
        <w:rPr>
          <w:rFonts w:ascii="Times New Roman" w:hAnsi="Times New Roman" w:cs="Times New Roman"/>
          <w:sz w:val="20"/>
          <w:szCs w:val="20"/>
          <w:u w:val="single"/>
        </w:rPr>
        <w:t>należymy/ nie należymy</w:t>
      </w:r>
      <w:r w:rsidRPr="008E384C">
        <w:rPr>
          <w:rFonts w:ascii="Times New Roman" w:hAnsi="Times New Roman" w:cs="Times New Roman"/>
          <w:sz w:val="20"/>
          <w:szCs w:val="20"/>
        </w:rPr>
        <w:t>* do grupy małych i średnich przedsiębiorstw</w:t>
      </w:r>
      <w:r>
        <w:rPr>
          <w:rFonts w:ascii="Times New Roman" w:hAnsi="Times New Roman" w:cs="Times New Roman"/>
          <w:sz w:val="20"/>
          <w:szCs w:val="20"/>
        </w:rPr>
        <w:t xml:space="preserve"> (*</w:t>
      </w:r>
      <w:r w:rsidRPr="00800163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52617CCA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wypełniliśmy obowiązki informacyjne przewidziane w art. 13 lub art. 14 </w:t>
      </w:r>
      <w:r w:rsidRPr="008E384C">
        <w:rPr>
          <w:rFonts w:ascii="Times New Roman" w:hAnsi="Times New Roman" w:cs="Times New Roman"/>
          <w:b/>
          <w:sz w:val="20"/>
          <w:szCs w:val="20"/>
        </w:rPr>
        <w:t>RODO</w:t>
      </w:r>
      <w:r w:rsidRPr="008E384C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00FD4587" w14:textId="77777777" w:rsidR="00313FF7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 xml:space="preserve">Pod groźbą odpowiedzialności karnej oświadczam, że załączone do oferty dokumenty opisują stan prawny </w:t>
      </w:r>
      <w:r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8E384C">
        <w:rPr>
          <w:rFonts w:ascii="Times New Roman" w:hAnsi="Times New Roman" w:cs="Times New Roman"/>
          <w:sz w:val="20"/>
          <w:szCs w:val="20"/>
          <w:lang w:eastAsia="pl-PL"/>
        </w:rPr>
        <w:t>i faktyczny, aktualny na dzień otwarcia ofert (art. 233 k.k.).</w:t>
      </w:r>
    </w:p>
    <w:p w14:paraId="0F60EDFD" w14:textId="77777777" w:rsidR="00313FF7" w:rsidRPr="008E384C" w:rsidRDefault="00313FF7" w:rsidP="00313FF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1496C141" w14:textId="77777777" w:rsidR="00313FF7" w:rsidRPr="00800163" w:rsidRDefault="00313FF7" w:rsidP="00313FF7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76809E62" w14:textId="77777777" w:rsidR="00313FF7" w:rsidRPr="00800163" w:rsidRDefault="00313FF7" w:rsidP="00313FF7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00163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14:paraId="3F490DE6" w14:textId="77777777" w:rsidR="00313FF7" w:rsidRPr="00800163" w:rsidRDefault="00313FF7" w:rsidP="00313FF7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70A70F30" w14:textId="77777777" w:rsidR="00313FF7" w:rsidRPr="00800163" w:rsidRDefault="00313FF7" w:rsidP="00313FF7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17. Załącznikami do niniejszej oferty są:</w:t>
      </w:r>
    </w:p>
    <w:p w14:paraId="53FE8E16" w14:textId="77777777" w:rsidR="00313FF7" w:rsidRPr="002A6E9A" w:rsidRDefault="00313FF7" w:rsidP="00313FF7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</w:t>
      </w:r>
    </w:p>
    <w:p w14:paraId="679DC053" w14:textId="77777777" w:rsidR="00313FF7" w:rsidRPr="008E384C" w:rsidRDefault="00313FF7" w:rsidP="00313F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29E8244B" w14:textId="77777777" w:rsidR="00313FF7" w:rsidRPr="008E384C" w:rsidRDefault="00313FF7" w:rsidP="00313FF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49C5198D" w14:textId="77777777" w:rsidR="00313FF7" w:rsidRPr="008E384C" w:rsidRDefault="00313FF7" w:rsidP="00313FF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29721AEE" w14:textId="77777777" w:rsidR="00C14161" w:rsidRDefault="00313FF7" w:rsidP="004E1894">
      <w:pPr>
        <w:jc w:val="right"/>
        <w:rPr>
          <w:rFonts w:hint="eastAsia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sectPr w:rsidR="00C14161" w:rsidSect="009E3299">
      <w:headerReference w:type="default" r:id="rId8"/>
      <w:pgSz w:w="11906" w:h="16838"/>
      <w:pgMar w:top="1276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C793F" w14:textId="77777777" w:rsidR="001A05A3" w:rsidRDefault="001A05A3" w:rsidP="001A05A3">
      <w:pPr>
        <w:rPr>
          <w:rFonts w:hint="eastAsia"/>
        </w:rPr>
      </w:pPr>
      <w:r>
        <w:separator/>
      </w:r>
    </w:p>
  </w:endnote>
  <w:endnote w:type="continuationSeparator" w:id="0">
    <w:p w14:paraId="0F2160B9" w14:textId="77777777" w:rsidR="001A05A3" w:rsidRDefault="001A05A3" w:rsidP="001A05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FD4BC" w14:textId="77777777" w:rsidR="001A05A3" w:rsidRDefault="001A05A3" w:rsidP="001A05A3">
      <w:pPr>
        <w:rPr>
          <w:rFonts w:hint="eastAsia"/>
        </w:rPr>
      </w:pPr>
      <w:r>
        <w:separator/>
      </w:r>
    </w:p>
  </w:footnote>
  <w:footnote w:type="continuationSeparator" w:id="0">
    <w:p w14:paraId="1D5D7951" w14:textId="77777777" w:rsidR="001A05A3" w:rsidRDefault="001A05A3" w:rsidP="001A05A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55135" w14:textId="5FD6A0C3" w:rsidR="001A05A3" w:rsidRPr="009E3299" w:rsidRDefault="001A05A3" w:rsidP="001A05A3">
    <w:pPr>
      <w:pStyle w:val="Nagwek"/>
      <w:rPr>
        <w:rFonts w:ascii="Times New Roman" w:hAnsi="Times New Roman" w:cs="Times New Roman"/>
        <w:sz w:val="16"/>
        <w:szCs w:val="16"/>
      </w:rPr>
    </w:pPr>
    <w:r w:rsidRPr="009E3299">
      <w:rPr>
        <w:rFonts w:ascii="Times New Roman" w:hAnsi="Times New Roman" w:cs="Times New Roman"/>
        <w:sz w:val="16"/>
        <w:szCs w:val="16"/>
      </w:rPr>
      <w:t xml:space="preserve">Nr postępowania </w:t>
    </w:r>
    <w:r w:rsidR="009E3299" w:rsidRPr="009E3299">
      <w:rPr>
        <w:rFonts w:ascii="Times New Roman" w:hAnsi="Times New Roman" w:cs="Times New Roman"/>
        <w:b/>
        <w:bCs/>
        <w:sz w:val="16"/>
        <w:szCs w:val="16"/>
      </w:rPr>
      <w:t>DEZ/Z/341/PU-8/2022/JW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C26"/>
    <w:multiLevelType w:val="hybridMultilevel"/>
    <w:tmpl w:val="E45C5C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F7"/>
    <w:rsid w:val="001A05A3"/>
    <w:rsid w:val="002D50F4"/>
    <w:rsid w:val="00313FF7"/>
    <w:rsid w:val="00374242"/>
    <w:rsid w:val="0044020D"/>
    <w:rsid w:val="00451A4E"/>
    <w:rsid w:val="004C145E"/>
    <w:rsid w:val="004E1894"/>
    <w:rsid w:val="00534BBB"/>
    <w:rsid w:val="0054552A"/>
    <w:rsid w:val="005E7243"/>
    <w:rsid w:val="00617F68"/>
    <w:rsid w:val="00650E98"/>
    <w:rsid w:val="008501A7"/>
    <w:rsid w:val="0096231B"/>
    <w:rsid w:val="009963BB"/>
    <w:rsid w:val="009E3299"/>
    <w:rsid w:val="00AD2F97"/>
    <w:rsid w:val="00AF7C07"/>
    <w:rsid w:val="00B91898"/>
    <w:rsid w:val="00CE6A9B"/>
    <w:rsid w:val="00D16E1B"/>
    <w:rsid w:val="00D2115B"/>
    <w:rsid w:val="00D35090"/>
    <w:rsid w:val="00DA4B30"/>
    <w:rsid w:val="00F82E1F"/>
    <w:rsid w:val="00F90856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FF7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313FF7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13FF7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313FF7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313FF7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313FF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A05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A05A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A05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A05A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FF7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313FF7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13FF7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313FF7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313FF7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313FF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A05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A05A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A05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A05A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2022-05-27T07:35:00Z</cp:lastPrinted>
  <dcterms:created xsi:type="dcterms:W3CDTF">2022-05-27T10:30:00Z</dcterms:created>
  <dcterms:modified xsi:type="dcterms:W3CDTF">2022-05-27T10:50:00Z</dcterms:modified>
</cp:coreProperties>
</file>